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749DC6" w14:textId="77777777" w:rsidR="000A5729" w:rsidRPr="009E20DF" w:rsidRDefault="000A5729" w:rsidP="000A5729">
      <w:pPr>
        <w:pStyle w:val="TEBISOberschrift1Ebene"/>
      </w:pPr>
      <w:r w:rsidRPr="009E20DF">
        <w:t>Kalk brennen</w:t>
      </w:r>
    </w:p>
    <w:p w14:paraId="2DD5B8A8" w14:textId="77777777" w:rsidR="000A5729" w:rsidRPr="009E20DF" w:rsidRDefault="000A5729" w:rsidP="000A5729">
      <w:pPr>
        <w:pStyle w:val="TEBISOUnterzeile"/>
      </w:pPr>
      <w:r w:rsidRPr="009E20DF">
        <w:t>Lösungsblatt</w:t>
      </w:r>
    </w:p>
    <w:p w14:paraId="7B19C517" w14:textId="77777777" w:rsidR="000A5729" w:rsidRPr="009E20DF" w:rsidRDefault="000A5729" w:rsidP="000A5729"/>
    <w:p w14:paraId="26AB0F2C" w14:textId="77777777" w:rsidR="000A5729" w:rsidRDefault="000A5729" w:rsidP="000A5729">
      <w:commentRangeStart w:id="0"/>
      <w:r>
        <w:t xml:space="preserve">Dazu wird benötigt: </w:t>
      </w:r>
      <w:r>
        <w:tab/>
      </w:r>
      <w:r>
        <w:tab/>
      </w:r>
      <w:r>
        <w:tab/>
      </w:r>
      <w:r>
        <w:tab/>
      </w:r>
      <w:r>
        <w:tab/>
        <w:t>Chemikalien:</w:t>
      </w:r>
    </w:p>
    <w:p w14:paraId="0B71E2BB" w14:textId="56C72718" w:rsidR="000A5729" w:rsidRPr="0058549C" w:rsidRDefault="000A5729" w:rsidP="001A47C5">
      <w:pPr>
        <w:pStyle w:val="TEBISIONummerierung"/>
        <w:ind w:left="357" w:hanging="357"/>
      </w:pPr>
      <w:r w:rsidRPr="0058549C">
        <w:t>Han</w:t>
      </w:r>
      <w:r w:rsidRPr="001A47C5">
        <w:t>dschuhe</w:t>
      </w:r>
      <w:r w:rsidRPr="0058549C">
        <w:t xml:space="preserve">!  </w:t>
      </w:r>
      <w:r w:rsidRPr="0058549C">
        <w:tab/>
      </w:r>
      <w:r w:rsidRPr="0058549C">
        <w:tab/>
      </w:r>
      <w:r w:rsidRPr="0058549C">
        <w:tab/>
      </w:r>
      <w:r>
        <w:tab/>
      </w:r>
      <w:r w:rsidRPr="0058549C">
        <w:tab/>
        <w:t>a) Calciumcarbonat (CaCO</w:t>
      </w:r>
      <w:r w:rsidRPr="0058549C">
        <w:rPr>
          <w:vertAlign w:val="subscript"/>
        </w:rPr>
        <w:t>3</w:t>
      </w:r>
      <w:r w:rsidRPr="0058549C">
        <w:t>)</w:t>
      </w:r>
    </w:p>
    <w:p w14:paraId="2B13C7F2" w14:textId="77777777" w:rsidR="000A5729" w:rsidRPr="0058549C" w:rsidRDefault="000A5729" w:rsidP="001A47C5">
      <w:pPr>
        <w:pStyle w:val="TEBISIONummerierung"/>
        <w:ind w:left="357" w:hanging="357"/>
      </w:pPr>
      <w:r w:rsidRPr="0058549C">
        <w:t>Schutzbrille</w:t>
      </w:r>
      <w:r w:rsidRPr="003B1FEC">
        <w:tab/>
      </w:r>
      <w:r>
        <w:tab/>
      </w:r>
      <w:r w:rsidRPr="003B1FEC">
        <w:tab/>
      </w:r>
      <w:r w:rsidRPr="003B1FEC">
        <w:tab/>
      </w:r>
      <w:r w:rsidRPr="003B1FEC">
        <w:tab/>
      </w:r>
      <w:r w:rsidRPr="003B1FEC">
        <w:tab/>
      </w:r>
      <w:r>
        <w:t xml:space="preserve">b) </w:t>
      </w:r>
      <w:r w:rsidRPr="003B1FEC">
        <w:t xml:space="preserve">Kalkwasser </w:t>
      </w:r>
      <w:r>
        <w:t>(= gesättigte</w:t>
      </w:r>
    </w:p>
    <w:p w14:paraId="30EA689B" w14:textId="77777777" w:rsidR="000A5729" w:rsidRPr="0058549C" w:rsidRDefault="000A5729" w:rsidP="001A47C5">
      <w:pPr>
        <w:pStyle w:val="TEBISIONummerierung"/>
        <w:ind w:left="357" w:hanging="357"/>
      </w:pPr>
      <w:r w:rsidRPr="0058549C">
        <w:t>Reagenzglas (Quarzglas</w:t>
      </w:r>
      <w:r>
        <w:t>)</w:t>
      </w:r>
      <w:r w:rsidRPr="0058549C">
        <w:t xml:space="preserve"> </w:t>
      </w:r>
      <w:r>
        <w:tab/>
      </w:r>
      <w:r>
        <w:tab/>
      </w:r>
      <w:r>
        <w:tab/>
      </w:r>
      <w:r>
        <w:tab/>
        <w:t>Calciumhydroxid-Lösung) für CO</w:t>
      </w:r>
      <w:r w:rsidRPr="0048325E">
        <w:rPr>
          <w:vertAlign w:val="subscript"/>
        </w:rPr>
        <w:t>2</w:t>
      </w:r>
      <w:r>
        <w:t>-Nachweis</w:t>
      </w:r>
    </w:p>
    <w:p w14:paraId="2BBBC60C" w14:textId="77777777" w:rsidR="000A5729" w:rsidRPr="003B1FEC" w:rsidRDefault="000A5729" w:rsidP="001A47C5">
      <w:pPr>
        <w:pStyle w:val="TEBISIONummerierung"/>
        <w:ind w:left="357" w:hanging="357"/>
      </w:pPr>
      <w:r w:rsidRPr="003B1FEC">
        <w:t>Gasbrenner</w:t>
      </w:r>
    </w:p>
    <w:p w14:paraId="5DA975A0" w14:textId="77777777" w:rsidR="000A5729" w:rsidRPr="003B1FEC" w:rsidRDefault="000A5729" w:rsidP="001A47C5">
      <w:pPr>
        <w:pStyle w:val="TEBISIONummerierung"/>
        <w:ind w:left="357" w:hanging="357"/>
      </w:pPr>
      <w:r w:rsidRPr="003B1FEC">
        <w:t>Glasröhrchen</w:t>
      </w:r>
      <w:r>
        <w:t>, passend zu…</w:t>
      </w:r>
      <w:r>
        <w:tab/>
      </w:r>
    </w:p>
    <w:p w14:paraId="49126EF7" w14:textId="77777777" w:rsidR="000A5729" w:rsidRPr="003B1FEC" w:rsidRDefault="000A5729" w:rsidP="001A47C5">
      <w:pPr>
        <w:pStyle w:val="TEBISIONummerierung"/>
        <w:ind w:left="357" w:hanging="357"/>
      </w:pPr>
      <w:r w:rsidRPr="003B1FEC">
        <w:t>Gummistopfen mit Loch</w:t>
      </w:r>
    </w:p>
    <w:p w14:paraId="6337CC86" w14:textId="77777777" w:rsidR="000A5729" w:rsidRPr="003B1FEC" w:rsidRDefault="000A5729" w:rsidP="001A47C5">
      <w:pPr>
        <w:pStyle w:val="TEBISIONummerierung"/>
        <w:ind w:left="357" w:hanging="357"/>
      </w:pPr>
      <w:r w:rsidRPr="003B1FEC">
        <w:t>Gummischlauch</w:t>
      </w:r>
    </w:p>
    <w:p w14:paraId="6EAE25DD" w14:textId="77777777" w:rsidR="000A5729" w:rsidRPr="003B1FEC" w:rsidRDefault="000A5729" w:rsidP="001A47C5">
      <w:pPr>
        <w:pStyle w:val="TEBISIONummerierung"/>
        <w:ind w:left="357" w:hanging="357"/>
      </w:pPr>
      <w:r w:rsidRPr="003B1FEC">
        <w:t>Waschflasche</w:t>
      </w:r>
    </w:p>
    <w:p w14:paraId="6B16BD33" w14:textId="3240B3B1" w:rsidR="001A47C5" w:rsidRPr="003B1FEC" w:rsidRDefault="000A5729" w:rsidP="001A47C5">
      <w:pPr>
        <w:pStyle w:val="TEBISIONummerierung"/>
        <w:ind w:left="357" w:hanging="357"/>
      </w:pPr>
      <w:r w:rsidRPr="003B1FEC">
        <w:t>Stativ</w:t>
      </w:r>
    </w:p>
    <w:p w14:paraId="66DEFA77" w14:textId="76A2520E" w:rsidR="000A5729" w:rsidRPr="003B1FEC" w:rsidRDefault="000A5729" w:rsidP="001A47C5">
      <w:pPr>
        <w:pStyle w:val="TEBISIONummerierung"/>
        <w:ind w:left="357" w:hanging="357"/>
      </w:pPr>
      <w:r w:rsidRPr="003B1FEC">
        <w:t>Stativklammer</w:t>
      </w:r>
    </w:p>
    <w:p w14:paraId="133B9215" w14:textId="77777777" w:rsidR="000A5729" w:rsidRDefault="000A5729" w:rsidP="001A47C5">
      <w:pPr>
        <w:pStyle w:val="TEBISIONummerierung"/>
        <w:ind w:left="357" w:hanging="357"/>
      </w:pPr>
      <w:r w:rsidRPr="003B1FEC">
        <w:t>Feuerfeste Unterlage</w:t>
      </w:r>
    </w:p>
    <w:p w14:paraId="6F5FE3DA" w14:textId="07B6239C" w:rsidR="000A5729" w:rsidRDefault="000A5729" w:rsidP="000A5729"/>
    <w:p w14:paraId="4CB51330" w14:textId="77777777" w:rsidR="000A5729" w:rsidRPr="000A5729" w:rsidRDefault="000A5729" w:rsidP="000A5729">
      <w:pPr>
        <w:rPr>
          <w:rStyle w:val="TEBISIOWorthervorhebung"/>
        </w:rPr>
      </w:pPr>
      <w:r w:rsidRPr="000A5729">
        <w:rPr>
          <w:rStyle w:val="TEBISIOWorthervorhebung"/>
        </w:rPr>
        <w:t>Versuchsaufbau und Versuchsdurchführung</w:t>
      </w:r>
      <w:commentRangeEnd w:id="0"/>
      <w:r w:rsidRPr="000A5729">
        <w:rPr>
          <w:rStyle w:val="TEBISIOWorthervorhebung"/>
        </w:rPr>
        <w:commentReference w:id="0"/>
      </w:r>
    </w:p>
    <w:p w14:paraId="59ADEEFA" w14:textId="77777777" w:rsidR="000A5729" w:rsidRDefault="000A5729" w:rsidP="000A5729">
      <w:pPr>
        <w:pStyle w:val="TEBISIONummerierung"/>
        <w:numPr>
          <w:ilvl w:val="0"/>
          <w:numId w:val="37"/>
        </w:numPr>
        <w:ind w:left="357" w:hanging="357"/>
      </w:pPr>
      <w:r>
        <w:t>Die Materialien werden wie folgt aufgebaut:</w:t>
      </w:r>
    </w:p>
    <w:p w14:paraId="00B5E529" w14:textId="1ED0B013" w:rsidR="000A5729" w:rsidRDefault="000A5729" w:rsidP="000A5729">
      <w:r>
        <w:rPr>
          <w:noProof/>
          <w:lang w:val="de-CH" w:eastAsia="de-CH"/>
        </w:rPr>
        <w:drawing>
          <wp:inline distT="0" distB="0" distL="0" distR="0" wp14:anchorId="3803CF1A" wp14:editId="052CDBF6">
            <wp:extent cx="4457700" cy="3343521"/>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G_524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61632" cy="3346470"/>
                    </a:xfrm>
                    <a:prstGeom prst="rect">
                      <a:avLst/>
                    </a:prstGeom>
                  </pic:spPr>
                </pic:pic>
              </a:graphicData>
            </a:graphic>
          </wp:inline>
        </w:drawing>
      </w:r>
    </w:p>
    <w:p w14:paraId="46FF8A21" w14:textId="25F64BD0" w:rsidR="009F5B83" w:rsidRPr="009F5B83" w:rsidRDefault="009F5B83" w:rsidP="009F5B83">
      <w:pPr>
        <w:pStyle w:val="TEBISIOAbbilungslegende"/>
        <w:rPr>
          <w:color w:val="808080" w:themeColor="background1" w:themeShade="80"/>
        </w:rPr>
      </w:pPr>
      <w:r w:rsidRPr="009F5B83">
        <w:rPr>
          <w:color w:val="808080" w:themeColor="background1" w:themeShade="80"/>
        </w:rPr>
        <w:t xml:space="preserve">Versuchsanordnung Kalk brennen, Foto: Matthias Von </w:t>
      </w:r>
      <w:proofErr w:type="spellStart"/>
      <w:r w:rsidRPr="009F5B83">
        <w:rPr>
          <w:color w:val="808080" w:themeColor="background1" w:themeShade="80"/>
        </w:rPr>
        <w:t>Arx</w:t>
      </w:r>
      <w:proofErr w:type="spellEnd"/>
      <w:r w:rsidRPr="009F5B83">
        <w:rPr>
          <w:color w:val="808080" w:themeColor="background1" w:themeShade="80"/>
        </w:rPr>
        <w:t>, 2020</w:t>
      </w:r>
    </w:p>
    <w:p w14:paraId="5D24FE6E" w14:textId="77777777" w:rsidR="000A5729" w:rsidRDefault="000A5729" w:rsidP="000A5729">
      <w:r>
        <w:t xml:space="preserve">Das Reagenzglas wird </w:t>
      </w:r>
      <w:proofErr w:type="spellStart"/>
      <w:r>
        <w:t>ca</w:t>
      </w:r>
      <w:proofErr w:type="spellEnd"/>
      <w:r>
        <w:t xml:space="preserve"> ½ bis 1 cm hoch mit CaCO</w:t>
      </w:r>
      <w:r w:rsidRPr="00C5310C">
        <w:rPr>
          <w:vertAlign w:val="subscript"/>
        </w:rPr>
        <w:t>3</w:t>
      </w:r>
      <w:r>
        <w:t xml:space="preserve"> (am besten in Pulverform) gefüllt. In die Waschflasche wird gesättigtes Kalkwasser eingefüllt (2-3 cm hoch).</w:t>
      </w:r>
    </w:p>
    <w:p w14:paraId="6F41A610" w14:textId="267C9536" w:rsidR="000A5729" w:rsidRDefault="000A5729" w:rsidP="000A5729">
      <w:pPr>
        <w:pStyle w:val="TEBISIONummerierung"/>
      </w:pPr>
      <w:r>
        <w:t>Wenn alles bereit ist, erhitzt du das Pulver im Reagenzglas mit dem Gasbrenner während 5 Minuten. Achte darauf, dass du so stark erhitzt wie möglich (Das Glas darf ruhig glühen).</w:t>
      </w:r>
    </w:p>
    <w:p w14:paraId="1474F340" w14:textId="6C38E24C" w:rsidR="000915CA" w:rsidRDefault="000915CA" w:rsidP="000915CA">
      <w:pPr>
        <w:pStyle w:val="TEBISIONummerierung"/>
        <w:numPr>
          <w:ilvl w:val="0"/>
          <w:numId w:val="0"/>
        </w:numPr>
        <w:ind w:left="227"/>
      </w:pPr>
    </w:p>
    <w:p w14:paraId="5D4E7A70" w14:textId="239BE542" w:rsidR="000915CA" w:rsidRDefault="000915CA" w:rsidP="000915CA">
      <w:pPr>
        <w:pStyle w:val="TEBISIONummerierung"/>
        <w:numPr>
          <w:ilvl w:val="0"/>
          <w:numId w:val="0"/>
        </w:numPr>
        <w:ind w:left="227"/>
      </w:pPr>
    </w:p>
    <w:p w14:paraId="2EB6CCE0" w14:textId="77777777" w:rsidR="000915CA" w:rsidRDefault="000915CA" w:rsidP="000915CA">
      <w:pPr>
        <w:pStyle w:val="TEBISIONummerierung"/>
        <w:numPr>
          <w:ilvl w:val="0"/>
          <w:numId w:val="0"/>
        </w:numPr>
        <w:ind w:left="227"/>
      </w:pPr>
    </w:p>
    <w:p w14:paraId="448CB2E4" w14:textId="77777777" w:rsidR="000A5729" w:rsidRDefault="000A5729" w:rsidP="000A5729">
      <w:pPr>
        <w:pStyle w:val="TEBISIONummerierung"/>
      </w:pPr>
      <w:r>
        <w:t>Protokolliere hier genau, was du beobachten kannst:</w:t>
      </w:r>
    </w:p>
    <w:p w14:paraId="64B7B110" w14:textId="77777777" w:rsidR="000A5729" w:rsidRPr="00324A18" w:rsidRDefault="000A5729" w:rsidP="000A5729">
      <w:pPr>
        <w:ind w:left="284"/>
        <w:rPr>
          <w:color w:val="FF0000"/>
        </w:rPr>
      </w:pPr>
      <w:r>
        <w:rPr>
          <w:color w:val="FF0000"/>
        </w:rPr>
        <w:t xml:space="preserve">Nach einigen Sekunden kann beobachtet werden, dass in der Waschflasche Gasblasen entstehen (sie blubbern gemächlich durch das Kalkwasser). Nach einer Weile beginnt das Reagenzglas unten, wo es am stärksten erhitzt wird, zu glühen. Nach einer gewissen Zeit beginnt sich das Kalkwasser in der Waschflasche </w:t>
      </w:r>
      <w:proofErr w:type="spellStart"/>
      <w:r>
        <w:rPr>
          <w:color w:val="FF0000"/>
        </w:rPr>
        <w:t>trüblich-weiss</w:t>
      </w:r>
      <w:proofErr w:type="spellEnd"/>
      <w:r>
        <w:rPr>
          <w:color w:val="FF0000"/>
        </w:rPr>
        <w:t xml:space="preserve"> zu verfärben.</w:t>
      </w:r>
    </w:p>
    <w:p w14:paraId="7610A3A7" w14:textId="77777777" w:rsidR="000A5729" w:rsidRPr="003B1FEC" w:rsidRDefault="000A5729" w:rsidP="001A47C5"/>
    <w:p w14:paraId="77632CA2" w14:textId="77777777" w:rsidR="000A5729" w:rsidRDefault="000A5729" w:rsidP="001A47C5">
      <w:pPr>
        <w:rPr>
          <w:b/>
        </w:rPr>
      </w:pPr>
    </w:p>
    <w:p w14:paraId="32B44381" w14:textId="77777777" w:rsidR="000A5729" w:rsidRDefault="000A5729" w:rsidP="001A47C5">
      <w:pPr>
        <w:rPr>
          <w:b/>
        </w:rPr>
      </w:pPr>
    </w:p>
    <w:p w14:paraId="488E810E" w14:textId="77777777" w:rsidR="000A5729" w:rsidRDefault="000A5729" w:rsidP="001A47C5">
      <w:pPr>
        <w:rPr>
          <w:b/>
        </w:rPr>
      </w:pPr>
    </w:p>
    <w:p w14:paraId="1DF9E415" w14:textId="77777777" w:rsidR="000A5729" w:rsidRPr="003560EE" w:rsidRDefault="000A5729" w:rsidP="000A5729">
      <w:pPr>
        <w:pStyle w:val="TEBISIONummerierung"/>
      </w:pPr>
      <w:r w:rsidRPr="003560EE">
        <w:t>Lies den Text im Schulbuch (Prisma Natur und Technik, Band 2) auf S. 70</w:t>
      </w:r>
      <w:r>
        <w:t xml:space="preserve"> (3.3_Theorieblatt.pdf)</w:t>
      </w:r>
      <w:r w:rsidRPr="003560EE">
        <w:t>. Welche Reaktion hat in deinem Versuch stattgefunden? Welches Produkt ist in dieser Reaktion entstanden? Formuliere hier die Reaktionsgleichung.</w:t>
      </w:r>
    </w:p>
    <w:p w14:paraId="16AFC5FC" w14:textId="77777777" w:rsidR="000A5729" w:rsidRDefault="000A5729" w:rsidP="001A47C5"/>
    <w:p w14:paraId="704B0B8B" w14:textId="77777777" w:rsidR="000A5729" w:rsidRPr="000A5729" w:rsidRDefault="000A5729" w:rsidP="000A5729">
      <w:pPr>
        <w:ind w:left="284"/>
        <w:rPr>
          <w:color w:val="FF0000"/>
          <w:lang w:val="en-US"/>
        </w:rPr>
      </w:pPr>
      <w:r w:rsidRPr="000A5729">
        <w:rPr>
          <w:color w:val="FF0000"/>
          <w:lang w:val="en-US"/>
        </w:rPr>
        <w:t>CaCO</w:t>
      </w:r>
      <w:r w:rsidRPr="000A5729">
        <w:rPr>
          <w:color w:val="FF0000"/>
          <w:vertAlign w:val="subscript"/>
          <w:lang w:val="en-US"/>
        </w:rPr>
        <w:t xml:space="preserve">3 </w:t>
      </w:r>
      <w:r w:rsidRPr="000A5729">
        <w:rPr>
          <w:color w:val="FF0000"/>
          <w:lang w:val="en-US"/>
        </w:rPr>
        <w:t>(s)</w:t>
      </w:r>
      <w:r w:rsidRPr="000A5729">
        <w:rPr>
          <w:color w:val="FF0000"/>
          <w:lang w:val="en-US"/>
        </w:rPr>
        <w:tab/>
        <w:t xml:space="preserve">--&gt; </w:t>
      </w:r>
      <w:r w:rsidRPr="000A5729">
        <w:rPr>
          <w:color w:val="FF0000"/>
          <w:lang w:val="en-US"/>
        </w:rPr>
        <w:tab/>
      </w:r>
      <w:proofErr w:type="spellStart"/>
      <w:r w:rsidRPr="000A5729">
        <w:rPr>
          <w:color w:val="FF0000"/>
          <w:lang w:val="en-US"/>
        </w:rPr>
        <w:t>CaO</w:t>
      </w:r>
      <w:proofErr w:type="spellEnd"/>
      <w:r w:rsidRPr="000A5729">
        <w:rPr>
          <w:color w:val="FF0000"/>
          <w:lang w:val="en-US"/>
        </w:rPr>
        <w:t xml:space="preserve"> (s)</w:t>
      </w:r>
      <w:r w:rsidRPr="000A5729">
        <w:rPr>
          <w:color w:val="FF0000"/>
          <w:lang w:val="en-US"/>
        </w:rPr>
        <w:tab/>
        <w:t>+ CO</w:t>
      </w:r>
      <w:r w:rsidRPr="000A5729">
        <w:rPr>
          <w:color w:val="FF0000"/>
          <w:vertAlign w:val="subscript"/>
          <w:lang w:val="en-US"/>
        </w:rPr>
        <w:t>2</w:t>
      </w:r>
      <w:r w:rsidRPr="000A5729">
        <w:rPr>
          <w:color w:val="FF0000"/>
          <w:lang w:val="en-US"/>
        </w:rPr>
        <w:t xml:space="preserve"> (g)</w:t>
      </w:r>
    </w:p>
    <w:p w14:paraId="0A06B9C7" w14:textId="77777777" w:rsidR="000A5729" w:rsidRPr="00324A18" w:rsidRDefault="000A5729" w:rsidP="001A47C5">
      <w:pPr>
        <w:rPr>
          <w:lang w:val="en-US"/>
        </w:rPr>
      </w:pPr>
    </w:p>
    <w:p w14:paraId="3F11B885" w14:textId="77777777" w:rsidR="000A5729" w:rsidRPr="00324A18" w:rsidRDefault="000A5729" w:rsidP="001A47C5">
      <w:pPr>
        <w:rPr>
          <w:lang w:val="en-US"/>
        </w:rPr>
      </w:pPr>
    </w:p>
    <w:p w14:paraId="25E0AD1F" w14:textId="77777777" w:rsidR="000A5729" w:rsidRPr="00324A18" w:rsidRDefault="000A5729" w:rsidP="001A47C5">
      <w:pPr>
        <w:rPr>
          <w:lang w:val="en-US"/>
        </w:rPr>
      </w:pPr>
    </w:p>
    <w:p w14:paraId="375E39D5" w14:textId="77777777" w:rsidR="000A5729" w:rsidRPr="00324A18" w:rsidRDefault="000A5729" w:rsidP="001A47C5">
      <w:pPr>
        <w:rPr>
          <w:lang w:val="en-US"/>
        </w:rPr>
      </w:pPr>
    </w:p>
    <w:p w14:paraId="34DD635E" w14:textId="77777777" w:rsidR="000A5729" w:rsidRDefault="000A5729" w:rsidP="000A5729">
      <w:pPr>
        <w:pStyle w:val="TEBISIONummerierung"/>
      </w:pPr>
      <w:r w:rsidRPr="003560EE">
        <w:t xml:space="preserve">Warum hat sich das Kalkwasser </w:t>
      </w:r>
      <w:proofErr w:type="spellStart"/>
      <w:r w:rsidRPr="003560EE">
        <w:t>weiss</w:t>
      </w:r>
      <w:proofErr w:type="spellEnd"/>
      <w:r w:rsidRPr="003560EE">
        <w:t xml:space="preserve"> verfärbt? Welchen Schluss kannst du daraus ziehen?</w:t>
      </w:r>
      <w:r>
        <w:t xml:space="preserve"> Erkläre in 1-2 Sätzen.</w:t>
      </w:r>
    </w:p>
    <w:p w14:paraId="2C39CF76" w14:textId="77777777" w:rsidR="000A5729" w:rsidRDefault="000A5729" w:rsidP="001A47C5"/>
    <w:p w14:paraId="40D8B231" w14:textId="18AC8B03" w:rsidR="000A5729" w:rsidRPr="000A5729" w:rsidRDefault="000A5729" w:rsidP="000A5729">
      <w:pPr>
        <w:ind w:left="284"/>
        <w:rPr>
          <w:color w:val="FF0000"/>
        </w:rPr>
      </w:pPr>
      <w:r w:rsidRPr="000A5729">
        <w:rPr>
          <w:color w:val="FF0000"/>
        </w:rPr>
        <w:t xml:space="preserve">Der </w:t>
      </w:r>
      <w:proofErr w:type="spellStart"/>
      <w:r w:rsidRPr="000A5729">
        <w:rPr>
          <w:color w:val="FF0000"/>
        </w:rPr>
        <w:t>weisse</w:t>
      </w:r>
      <w:proofErr w:type="spellEnd"/>
      <w:r w:rsidRPr="000A5729">
        <w:rPr>
          <w:color w:val="FF0000"/>
        </w:rPr>
        <w:t xml:space="preserve"> Niederschlag</w:t>
      </w:r>
      <w:del w:id="1" w:author="von Arx Matthias" w:date="2020-11-11T13:04:00Z">
        <w:r w:rsidRPr="000A5729" w:rsidDel="00AE7065">
          <w:rPr>
            <w:color w:val="FF0000"/>
          </w:rPr>
          <w:delText>, den man sieht, sind</w:delText>
        </w:r>
      </w:del>
      <w:ins w:id="2" w:author="von Arx Matthias" w:date="2020-11-11T13:04:00Z">
        <w:r w:rsidR="00AE7065">
          <w:rPr>
            <w:color w:val="FF0000"/>
          </w:rPr>
          <w:t>besteht aus</w:t>
        </w:r>
      </w:ins>
      <w:r w:rsidRPr="000A5729">
        <w:rPr>
          <w:color w:val="FF0000"/>
        </w:rPr>
        <w:t xml:space="preserve"> winzige Kalk</w:t>
      </w:r>
      <w:ins w:id="3" w:author="von Arx Matthias" w:date="2020-11-11T13:05:00Z">
        <w:r w:rsidR="00AE7065">
          <w:rPr>
            <w:color w:val="FF0000"/>
          </w:rPr>
          <w:t>partikeln</w:t>
        </w:r>
      </w:ins>
      <w:del w:id="4" w:author="von Arx Matthias" w:date="2020-11-11T13:05:00Z">
        <w:r w:rsidRPr="000A5729" w:rsidDel="00AE7065">
          <w:rPr>
            <w:color w:val="FF0000"/>
          </w:rPr>
          <w:delText>teilchen</w:delText>
        </w:r>
      </w:del>
      <w:r w:rsidRPr="000A5729">
        <w:rPr>
          <w:color w:val="FF0000"/>
        </w:rPr>
        <w:t xml:space="preserve"> (CaCO</w:t>
      </w:r>
      <w:r w:rsidRPr="00AE7065">
        <w:rPr>
          <w:color w:val="FF0000"/>
          <w:vertAlign w:val="subscript"/>
          <w:rPrChange w:id="5" w:author="von Arx Matthias" w:date="2020-11-11T13:05:00Z">
            <w:rPr>
              <w:color w:val="FF0000"/>
            </w:rPr>
          </w:rPrChange>
        </w:rPr>
        <w:t>3</w:t>
      </w:r>
      <w:r w:rsidRPr="000A5729">
        <w:rPr>
          <w:color w:val="FF0000"/>
        </w:rPr>
        <w:t>), die im Kalkwasser ausfallen, wenn man CO</w:t>
      </w:r>
      <w:r w:rsidRPr="00AE7065">
        <w:rPr>
          <w:color w:val="FF0000"/>
          <w:vertAlign w:val="subscript"/>
          <w:rPrChange w:id="6" w:author="von Arx Matthias" w:date="2020-11-11T13:05:00Z">
            <w:rPr>
              <w:color w:val="FF0000"/>
            </w:rPr>
          </w:rPrChange>
        </w:rPr>
        <w:t>2</w:t>
      </w:r>
      <w:r w:rsidRPr="000A5729">
        <w:rPr>
          <w:color w:val="FF0000"/>
        </w:rPr>
        <w:t xml:space="preserve"> hineinleitet.  Die Trübung ist also ein Nachweis dafür, dass beim Brennen von CO</w:t>
      </w:r>
      <w:r w:rsidRPr="00AE7065">
        <w:rPr>
          <w:color w:val="FF0000"/>
          <w:vertAlign w:val="subscript"/>
          <w:rPrChange w:id="7" w:author="von Arx Matthias" w:date="2020-11-11T13:05:00Z">
            <w:rPr>
              <w:color w:val="FF0000"/>
            </w:rPr>
          </w:rPrChange>
        </w:rPr>
        <w:t>2</w:t>
      </w:r>
      <w:r w:rsidRPr="000A5729">
        <w:rPr>
          <w:color w:val="FF0000"/>
        </w:rPr>
        <w:t xml:space="preserve"> entsteht.</w:t>
      </w:r>
    </w:p>
    <w:p w14:paraId="5438D0D9" w14:textId="77777777" w:rsidR="000A5729" w:rsidRPr="000A5729" w:rsidRDefault="000A5729" w:rsidP="000A5729">
      <w:pPr>
        <w:ind w:left="284"/>
        <w:rPr>
          <w:color w:val="FF0000"/>
        </w:rPr>
      </w:pPr>
    </w:p>
    <w:p w14:paraId="22B106E0" w14:textId="77777777" w:rsidR="000A5729" w:rsidRPr="000A5729" w:rsidRDefault="000A5729" w:rsidP="000A5729">
      <w:pPr>
        <w:ind w:left="284"/>
        <w:rPr>
          <w:color w:val="FF0000"/>
        </w:rPr>
      </w:pPr>
      <w:r w:rsidRPr="000A5729">
        <w:rPr>
          <w:color w:val="FF0000"/>
        </w:rPr>
        <w:t>Die Reaktion in der Waschflasche lässt sich so beschreiben:</w:t>
      </w:r>
    </w:p>
    <w:p w14:paraId="7C618461" w14:textId="77777777" w:rsidR="000A5729" w:rsidRPr="000A5729" w:rsidRDefault="000A5729" w:rsidP="000A5729">
      <w:pPr>
        <w:ind w:left="284"/>
        <w:rPr>
          <w:color w:val="FF0000"/>
        </w:rPr>
      </w:pPr>
    </w:p>
    <w:p w14:paraId="4420889B" w14:textId="77777777" w:rsidR="000A5729" w:rsidRPr="000A5729" w:rsidRDefault="000A5729" w:rsidP="000A5729">
      <w:pPr>
        <w:ind w:left="284"/>
        <w:rPr>
          <w:color w:val="FF0000"/>
          <w:lang w:val="en-US"/>
        </w:rPr>
      </w:pPr>
      <w:r w:rsidRPr="000A5729">
        <w:rPr>
          <w:color w:val="FF0000"/>
          <w:lang w:val="en-US"/>
        </w:rPr>
        <w:t>Ca(OH)</w:t>
      </w:r>
      <w:r w:rsidRPr="000A5729">
        <w:rPr>
          <w:color w:val="FF0000"/>
          <w:vertAlign w:val="subscript"/>
          <w:lang w:val="en-US"/>
        </w:rPr>
        <w:t xml:space="preserve">2 </w:t>
      </w:r>
      <w:r w:rsidRPr="000A5729">
        <w:rPr>
          <w:color w:val="FF0000"/>
          <w:lang w:val="en-US"/>
        </w:rPr>
        <w:t>(</w:t>
      </w:r>
      <w:proofErr w:type="spellStart"/>
      <w:r w:rsidRPr="000A5729">
        <w:rPr>
          <w:color w:val="FF0000"/>
          <w:lang w:val="en-US"/>
        </w:rPr>
        <w:t>aq</w:t>
      </w:r>
      <w:proofErr w:type="spellEnd"/>
      <w:r w:rsidRPr="000A5729">
        <w:rPr>
          <w:color w:val="FF0000"/>
          <w:lang w:val="en-US"/>
        </w:rPr>
        <w:t>)</w:t>
      </w:r>
      <w:r w:rsidRPr="000A5729">
        <w:rPr>
          <w:color w:val="FF0000"/>
          <w:lang w:val="en-US"/>
        </w:rPr>
        <w:tab/>
        <w:t>+</w:t>
      </w:r>
      <w:r w:rsidRPr="000A5729">
        <w:rPr>
          <w:color w:val="FF0000"/>
          <w:lang w:val="en-US"/>
        </w:rPr>
        <w:tab/>
        <w:t>CO</w:t>
      </w:r>
      <w:r w:rsidRPr="000A5729">
        <w:rPr>
          <w:color w:val="FF0000"/>
          <w:vertAlign w:val="subscript"/>
          <w:lang w:val="en-US"/>
        </w:rPr>
        <w:t xml:space="preserve">2 </w:t>
      </w:r>
      <w:r w:rsidRPr="000A5729">
        <w:rPr>
          <w:color w:val="FF0000"/>
          <w:lang w:val="en-US"/>
        </w:rPr>
        <w:t>(g)</w:t>
      </w:r>
      <w:r w:rsidRPr="000A5729">
        <w:rPr>
          <w:color w:val="FF0000"/>
          <w:lang w:val="en-US"/>
        </w:rPr>
        <w:tab/>
        <w:t>--&gt;</w:t>
      </w:r>
      <w:r w:rsidRPr="000A5729">
        <w:rPr>
          <w:color w:val="FF0000"/>
          <w:lang w:val="en-US"/>
        </w:rPr>
        <w:tab/>
        <w:t>CaCO</w:t>
      </w:r>
      <w:r w:rsidRPr="000A5729">
        <w:rPr>
          <w:color w:val="FF0000"/>
          <w:vertAlign w:val="subscript"/>
          <w:lang w:val="en-US"/>
        </w:rPr>
        <w:t>3</w:t>
      </w:r>
      <w:r w:rsidRPr="000A5729">
        <w:rPr>
          <w:color w:val="FF0000"/>
          <w:lang w:val="en-US"/>
        </w:rPr>
        <w:t xml:space="preserve"> (s)</w:t>
      </w:r>
      <w:r w:rsidRPr="000A5729">
        <w:rPr>
          <w:color w:val="FF0000"/>
          <w:lang w:val="en-US"/>
        </w:rPr>
        <w:tab/>
        <w:t>+</w:t>
      </w:r>
      <w:r w:rsidRPr="000A5729">
        <w:rPr>
          <w:color w:val="FF0000"/>
          <w:lang w:val="en-US"/>
        </w:rPr>
        <w:tab/>
        <w:t>H</w:t>
      </w:r>
      <w:r w:rsidRPr="000A5729">
        <w:rPr>
          <w:color w:val="FF0000"/>
          <w:vertAlign w:val="subscript"/>
          <w:lang w:val="en-US"/>
        </w:rPr>
        <w:t>2</w:t>
      </w:r>
      <w:r w:rsidRPr="000A5729">
        <w:rPr>
          <w:color w:val="FF0000"/>
          <w:lang w:val="en-US"/>
        </w:rPr>
        <w:t>O (l)</w:t>
      </w:r>
    </w:p>
    <w:p w14:paraId="2F257674" w14:textId="77777777" w:rsidR="000A5729" w:rsidRPr="000A5729" w:rsidRDefault="000A5729" w:rsidP="000A5729">
      <w:pPr>
        <w:ind w:left="284"/>
        <w:rPr>
          <w:color w:val="FF0000"/>
          <w:lang w:val="en-US"/>
        </w:rPr>
      </w:pPr>
    </w:p>
    <w:p w14:paraId="4B3E194E" w14:textId="77777777" w:rsidR="000A5729" w:rsidRPr="000A5729" w:rsidRDefault="000A5729" w:rsidP="000A5729">
      <w:pPr>
        <w:ind w:left="284"/>
        <w:rPr>
          <w:color w:val="FF0000"/>
          <w:lang w:val="en-US"/>
        </w:rPr>
      </w:pPr>
    </w:p>
    <w:p w14:paraId="285DA505" w14:textId="35DE742F" w:rsidR="000A5729" w:rsidRDefault="000A5729" w:rsidP="000A5729">
      <w:pPr>
        <w:ind w:left="284"/>
        <w:rPr>
          <w:color w:val="FF0000"/>
          <w:lang w:val="en-US"/>
        </w:rPr>
      </w:pPr>
    </w:p>
    <w:p w14:paraId="321BFB81" w14:textId="77777777" w:rsidR="000915CA" w:rsidRPr="000A5729" w:rsidRDefault="000915CA" w:rsidP="000A5729">
      <w:pPr>
        <w:ind w:left="284"/>
        <w:rPr>
          <w:color w:val="FF0000"/>
          <w:lang w:val="en-US"/>
        </w:rPr>
      </w:pPr>
    </w:p>
    <w:p w14:paraId="2B9088EF" w14:textId="77777777" w:rsidR="000A5729" w:rsidRPr="003560EE" w:rsidRDefault="000A5729" w:rsidP="000A5729">
      <w:pPr>
        <w:pStyle w:val="TEBISIONummerierung"/>
      </w:pPr>
      <w:r>
        <w:t>Was müsste man jetzt mit dem Reaktionsprodukt machen um Zement und daraus dann Beton herzustellen? Beschreibe in wenigen Sätzen.</w:t>
      </w:r>
    </w:p>
    <w:p w14:paraId="62E203AD" w14:textId="77777777" w:rsidR="000A5729" w:rsidRPr="009C1098" w:rsidRDefault="000A5729" w:rsidP="001A47C5"/>
    <w:p w14:paraId="29ABC05E" w14:textId="32308D3D" w:rsidR="000A5729" w:rsidRPr="001A47C5" w:rsidRDefault="000A5729" w:rsidP="001A47C5">
      <w:pPr>
        <w:ind w:left="284"/>
        <w:rPr>
          <w:color w:val="FF0000"/>
        </w:rPr>
      </w:pPr>
      <w:r w:rsidRPr="000A5729">
        <w:rPr>
          <w:color w:val="FF0000"/>
        </w:rPr>
        <w:t xml:space="preserve">Man müsste zum Reaktionsprodukt Wasser geben (den gebrannten Kalk löschen) und mit Sand oder Kies vermengen. </w:t>
      </w:r>
      <w:proofErr w:type="spellStart"/>
      <w:r w:rsidRPr="000A5729">
        <w:rPr>
          <w:color w:val="FF0000"/>
        </w:rPr>
        <w:t>Anschliessend</w:t>
      </w:r>
      <w:proofErr w:type="spellEnd"/>
      <w:r w:rsidRPr="000A5729">
        <w:rPr>
          <w:color w:val="FF0000"/>
        </w:rPr>
        <w:t xml:space="preserve"> an der Luft trocknen lassen, sodass der selbst gefertigte Kalkmörtel (die einfachste Form von Beton) aushärten kann.</w:t>
      </w:r>
    </w:p>
    <w:sectPr w:rsidR="000A5729" w:rsidRPr="001A47C5" w:rsidSect="00564A1F">
      <w:headerReference w:type="default" r:id="rId13"/>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Jörg Schmill" w:date="2020-07-30T11:53:00Z" w:initials="JS">
    <w:p w14:paraId="24FF12BC" w14:textId="77777777" w:rsidR="000A5729" w:rsidRDefault="000A5729" w:rsidP="000A5729">
      <w:pPr>
        <w:pStyle w:val="Kommentartext"/>
      </w:pPr>
      <w:r>
        <w:rPr>
          <w:rStyle w:val="Kommentarzeichen"/>
        </w:rPr>
        <w:annotationRef/>
      </w:r>
      <w:r>
        <w:t>Nur Lösungen redigiert.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4FF12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D334C" w16cex:dateUtc="2020-07-30T09: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FF12BC" w16cid:durableId="22CD33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B51F6" w14:textId="77777777" w:rsidR="00AA527A" w:rsidRDefault="00AA527A" w:rsidP="005952F4">
      <w:r>
        <w:separator/>
      </w:r>
    </w:p>
  </w:endnote>
  <w:endnote w:type="continuationSeparator" w:id="0">
    <w:p w14:paraId="1F3CE452" w14:textId="77777777" w:rsidR="00AA527A" w:rsidRDefault="00AA527A"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4BF80" w14:textId="77777777" w:rsidR="00AA527A" w:rsidRDefault="00AA527A" w:rsidP="005952F4">
      <w:r>
        <w:separator/>
      </w:r>
    </w:p>
  </w:footnote>
  <w:footnote w:type="continuationSeparator" w:id="0">
    <w:p w14:paraId="1FC720E0" w14:textId="77777777" w:rsidR="00AA527A" w:rsidRDefault="00AA527A"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2C4E1" w14:textId="320F0CBB" w:rsidR="00522437" w:rsidRPr="000A5729" w:rsidRDefault="000A5729" w:rsidP="000A5729">
    <w:pPr>
      <w:pStyle w:val="Kopfzeile"/>
    </w:pPr>
    <w:r w:rsidRPr="000A5729">
      <w:t>Lehreinheit Beton, Untereinheit 3, Lösungsblatt 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E085D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1024D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E1465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25A21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728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C85D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7CEA6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7CB1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4C91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F25B0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947" w:hanging="360"/>
      </w:pPr>
      <w:rPr>
        <w:rFonts w:hint="default"/>
      </w:rPr>
    </w:lvl>
    <w:lvl w:ilvl="1" w:tplc="08070019" w:tentative="1">
      <w:start w:val="1"/>
      <w:numFmt w:val="lowerLetter"/>
      <w:lvlText w:val="%2."/>
      <w:lvlJc w:val="left"/>
      <w:pPr>
        <w:ind w:left="1667" w:hanging="360"/>
      </w:pPr>
    </w:lvl>
    <w:lvl w:ilvl="2" w:tplc="0807001B" w:tentative="1">
      <w:start w:val="1"/>
      <w:numFmt w:val="lowerRoman"/>
      <w:lvlText w:val="%3."/>
      <w:lvlJc w:val="right"/>
      <w:pPr>
        <w:ind w:left="2387" w:hanging="180"/>
      </w:pPr>
    </w:lvl>
    <w:lvl w:ilvl="3" w:tplc="0807000F" w:tentative="1">
      <w:start w:val="1"/>
      <w:numFmt w:val="decimal"/>
      <w:lvlText w:val="%4."/>
      <w:lvlJc w:val="left"/>
      <w:pPr>
        <w:ind w:left="3107" w:hanging="360"/>
      </w:pPr>
    </w:lvl>
    <w:lvl w:ilvl="4" w:tplc="08070019" w:tentative="1">
      <w:start w:val="1"/>
      <w:numFmt w:val="lowerLetter"/>
      <w:lvlText w:val="%5."/>
      <w:lvlJc w:val="left"/>
      <w:pPr>
        <w:ind w:left="3827" w:hanging="360"/>
      </w:pPr>
    </w:lvl>
    <w:lvl w:ilvl="5" w:tplc="0807001B" w:tentative="1">
      <w:start w:val="1"/>
      <w:numFmt w:val="lowerRoman"/>
      <w:lvlText w:val="%6."/>
      <w:lvlJc w:val="right"/>
      <w:pPr>
        <w:ind w:left="4547" w:hanging="180"/>
      </w:pPr>
    </w:lvl>
    <w:lvl w:ilvl="6" w:tplc="0807000F" w:tentative="1">
      <w:start w:val="1"/>
      <w:numFmt w:val="decimal"/>
      <w:lvlText w:val="%7."/>
      <w:lvlJc w:val="left"/>
      <w:pPr>
        <w:ind w:left="5267" w:hanging="360"/>
      </w:pPr>
    </w:lvl>
    <w:lvl w:ilvl="7" w:tplc="08070019" w:tentative="1">
      <w:start w:val="1"/>
      <w:numFmt w:val="lowerLetter"/>
      <w:lvlText w:val="%8."/>
      <w:lvlJc w:val="left"/>
      <w:pPr>
        <w:ind w:left="5987" w:hanging="360"/>
      </w:pPr>
    </w:lvl>
    <w:lvl w:ilvl="8" w:tplc="0807001B" w:tentative="1">
      <w:start w:val="1"/>
      <w:numFmt w:val="lowerRoman"/>
      <w:lvlText w:val="%9."/>
      <w:lvlJc w:val="right"/>
      <w:pPr>
        <w:ind w:left="6707"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9"/>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örg Schmill">
    <w15:presenceInfo w15:providerId="Windows Live" w15:userId="0f4d2c70ca43de4a"/>
  </w15:person>
  <w15:person w15:author="von Arx Matthias">
    <w15:presenceInfo w15:providerId="AD" w15:userId="S-1-5-21-1989455172-1897784816-2661721949-227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5CA"/>
    <w:rsid w:val="00091E08"/>
    <w:rsid w:val="00094F89"/>
    <w:rsid w:val="00095635"/>
    <w:rsid w:val="000A313C"/>
    <w:rsid w:val="000A42F8"/>
    <w:rsid w:val="000A5729"/>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A47C5"/>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2E08"/>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3629"/>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5B83"/>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A527A"/>
    <w:rsid w:val="00AB2DAE"/>
    <w:rsid w:val="00AB320E"/>
    <w:rsid w:val="00AC1124"/>
    <w:rsid w:val="00AC1C0C"/>
    <w:rsid w:val="00AC3574"/>
    <w:rsid w:val="00AC640F"/>
    <w:rsid w:val="00AC6AFC"/>
    <w:rsid w:val="00AC7CCD"/>
    <w:rsid w:val="00AD3254"/>
    <w:rsid w:val="00AD34F6"/>
    <w:rsid w:val="00AE32EE"/>
    <w:rsid w:val="00AE354C"/>
    <w:rsid w:val="00AE7065"/>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094"/>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5729"/>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styleId="Listenabsatz">
    <w:name w:val="List Paragraph"/>
    <w:basedOn w:val="Standard"/>
    <w:uiPriority w:val="34"/>
    <w:qFormat/>
    <w:rsid w:val="000A5729"/>
    <w:pPr>
      <w:spacing w:before="120" w:after="0" w:line="240" w:lineRule="auto"/>
      <w:ind w:left="720"/>
      <w:contextualSpacing/>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48754-A81C-4D1C-9C14-5CEEC7FD6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2</Pages>
  <Words>319</Words>
  <Characters>2015</Characters>
  <Application>Microsoft Office Word</Application>
  <DocSecurity>0</DocSecurity>
  <Lines>16</Lines>
  <Paragraphs>4</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Hägni, Ernest (SekAL)</cp:lastModifiedBy>
  <cp:revision>5</cp:revision>
  <cp:lastPrinted>2020-02-13T13:20:00Z</cp:lastPrinted>
  <dcterms:created xsi:type="dcterms:W3CDTF">2020-08-18T19:44:00Z</dcterms:created>
  <dcterms:modified xsi:type="dcterms:W3CDTF">2021-05-05T19:19:00Z</dcterms:modified>
</cp:coreProperties>
</file>